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7C" w:rsidRDefault="00076D7C">
      <w:pPr>
        <w:spacing w:line="580" w:lineRule="exact"/>
        <w:rPr>
          <w:sz w:val="32"/>
        </w:rPr>
      </w:pPr>
    </w:p>
    <w:p w:rsidR="00076D7C" w:rsidRDefault="00076D7C">
      <w:pPr>
        <w:spacing w:line="580" w:lineRule="exact"/>
        <w:rPr>
          <w:sz w:val="32"/>
        </w:rPr>
      </w:pPr>
    </w:p>
    <w:p w:rsidR="00076D7C" w:rsidRDefault="00076D7C">
      <w:pPr>
        <w:spacing w:line="580" w:lineRule="exact"/>
        <w:rPr>
          <w:sz w:val="32"/>
        </w:rPr>
      </w:pPr>
    </w:p>
    <w:p w:rsidR="00076D7C" w:rsidRDefault="00076D7C">
      <w:pPr>
        <w:spacing w:line="1500" w:lineRule="exact"/>
        <w:jc w:val="center"/>
        <w:rPr>
          <w:rFonts w:ascii="方正小标宋简体" w:eastAsia="方正小标宋简体"/>
          <w:color w:val="FF0000"/>
          <w:spacing w:val="20"/>
          <w:w w:val="66"/>
          <w:sz w:val="140"/>
          <w:szCs w:val="140"/>
        </w:rPr>
      </w:pPr>
      <w:r>
        <w:rPr>
          <w:rFonts w:ascii="方正小标宋简体" w:eastAsia="方正小标宋简体" w:hint="eastAsia"/>
          <w:color w:val="FF0000"/>
          <w:spacing w:val="20"/>
          <w:w w:val="66"/>
          <w:sz w:val="140"/>
          <w:szCs w:val="140"/>
        </w:rPr>
        <w:t>山东省财政厅文件</w:t>
      </w:r>
    </w:p>
    <w:p w:rsidR="00076D7C" w:rsidRDefault="00076D7C">
      <w:pPr>
        <w:spacing w:line="600" w:lineRule="exact"/>
        <w:jc w:val="center"/>
        <w:rPr>
          <w:sz w:val="32"/>
        </w:rPr>
      </w:pPr>
    </w:p>
    <w:p w:rsidR="00076D7C" w:rsidRDefault="00076D7C">
      <w:pPr>
        <w:spacing w:line="600" w:lineRule="exact"/>
        <w:jc w:val="center"/>
        <w:rPr>
          <w:rFonts w:eastAsia="仿宋_GB2312"/>
          <w:sz w:val="32"/>
        </w:rPr>
      </w:pPr>
    </w:p>
    <w:p w:rsidR="00076D7C" w:rsidRDefault="00076D7C">
      <w:pPr>
        <w:spacing w:line="600" w:lineRule="exact"/>
        <w:jc w:val="center"/>
        <w:rPr>
          <w:rFonts w:ascii="仿宋_GB2312" w:eastAsia="仿宋_GB2312" w:hAnsi="宋体"/>
          <w:color w:val="FFFFFF"/>
          <w:sz w:val="32"/>
        </w:rPr>
      </w:pPr>
      <w:r>
        <w:rPr>
          <w:rFonts w:ascii="仿宋_GB2312" w:eastAsia="仿宋_GB2312" w:hAnsi="宋体" w:hint="eastAsia"/>
          <w:color w:val="000000"/>
          <w:sz w:val="32"/>
        </w:rPr>
        <w:t>鲁财采〔2019〕</w:t>
      </w:r>
      <w:ins w:id="0" w:author="董小云" w:date="2019-08-09T16:19:00Z">
        <w:r w:rsidR="009C46FC">
          <w:rPr>
            <w:rFonts w:ascii="仿宋_GB2312" w:eastAsia="仿宋_GB2312" w:hAnsi="宋体" w:hint="eastAsia"/>
            <w:color w:val="000000"/>
            <w:sz w:val="32"/>
          </w:rPr>
          <w:t>43</w:t>
        </w:r>
      </w:ins>
      <w:r>
        <w:rPr>
          <w:rFonts w:ascii="仿宋_GB2312" w:eastAsia="仿宋_GB2312" w:hAnsi="宋体" w:hint="eastAsia"/>
          <w:color w:val="000000"/>
          <w:sz w:val="32"/>
        </w:rPr>
        <w:t>号</w:t>
      </w:r>
      <w:r>
        <w:rPr>
          <w:rFonts w:ascii="仿宋_GB2312" w:eastAsia="仿宋_GB2312" w:hAnsi="宋体" w:hint="eastAsia"/>
          <w:color w:val="FFFFFF"/>
          <w:sz w:val="32"/>
        </w:rPr>
        <w:t xml:space="preserve"> </w:t>
      </w:r>
    </w:p>
    <w:p w:rsidR="00076D7C" w:rsidRDefault="0037261C">
      <w:pPr>
        <w:spacing w:line="580" w:lineRule="exact"/>
        <w:jc w:val="center"/>
        <w:rPr>
          <w:rFonts w:ascii="宋体" w:hAnsi="宋体"/>
          <w:sz w:val="32"/>
        </w:rPr>
      </w:pPr>
      <w:r w:rsidRPr="0037261C">
        <w:rPr>
          <w:rFonts w:ascii="宋体" w:eastAsia="仿宋_GB2312" w:hAnsi="宋体"/>
          <w:sz w:val="20"/>
        </w:rPr>
        <w:pict>
          <v:line id="直线 6" o:spid="_x0000_s1030" style="position:absolute;left:0;text-align:left;z-index:251656192" from="-5.25pt,5.4pt" to="456.75pt,5.4pt" strokecolor="red" strokeweight="2.25pt"/>
        </w:pict>
      </w:r>
    </w:p>
    <w:p w:rsidR="00000000" w:rsidRDefault="007E70B0">
      <w:pPr>
        <w:overflowPunct w:val="0"/>
        <w:spacing w:line="580" w:lineRule="exact"/>
        <w:jc w:val="center"/>
        <w:rPr>
          <w:ins w:id="1" w:author="董小云" w:date="2019-08-09T16:20:00Z"/>
          <w:rFonts w:ascii="方正小标宋简体" w:eastAsia="方正小标宋简体"/>
          <w:bCs/>
          <w:color w:val="000000"/>
          <w:sz w:val="44"/>
        </w:rPr>
      </w:pPr>
    </w:p>
    <w:p w:rsidR="00000000" w:rsidRPr="00793FAA" w:rsidRDefault="00076D7C">
      <w:pPr>
        <w:overflowPunct w:val="0"/>
        <w:spacing w:line="580" w:lineRule="exact"/>
        <w:jc w:val="center"/>
        <w:rPr>
          <w:rFonts w:asciiTheme="majorEastAsia" w:eastAsiaTheme="majorEastAsia" w:hAnsiTheme="majorEastAsia"/>
          <w:bCs/>
          <w:color w:val="000000"/>
          <w:sz w:val="44"/>
        </w:rPr>
      </w:pPr>
      <w:ins w:id="2" w:author="庄净荷" w:date="2019-08-08T16:22:00Z">
        <w:r w:rsidRPr="00793FAA">
          <w:rPr>
            <w:rFonts w:asciiTheme="majorEastAsia" w:eastAsiaTheme="majorEastAsia" w:hAnsiTheme="majorEastAsia" w:hint="eastAsia"/>
            <w:bCs/>
            <w:color w:val="000000"/>
            <w:sz w:val="44"/>
          </w:rPr>
          <w:t>山东省财政厅</w:t>
        </w:r>
      </w:ins>
    </w:p>
    <w:p w:rsidR="00000000" w:rsidRPr="00793FAA" w:rsidRDefault="00076D7C">
      <w:pPr>
        <w:overflowPunct w:val="0"/>
        <w:spacing w:line="580" w:lineRule="exact"/>
        <w:jc w:val="center"/>
        <w:rPr>
          <w:rFonts w:asciiTheme="majorEastAsia" w:eastAsiaTheme="majorEastAsia" w:hAnsiTheme="majorEastAsia"/>
          <w:bCs/>
          <w:color w:val="000000"/>
          <w:sz w:val="44"/>
        </w:rPr>
      </w:pPr>
      <w:r w:rsidRPr="00793FAA">
        <w:rPr>
          <w:rFonts w:asciiTheme="majorEastAsia" w:eastAsiaTheme="majorEastAsia" w:hAnsiTheme="majorEastAsia" w:hint="eastAsia"/>
          <w:bCs/>
          <w:color w:val="000000"/>
          <w:sz w:val="44"/>
        </w:rPr>
        <w:t>转发《财政部关于促进政府采购公平竞争</w:t>
      </w:r>
    </w:p>
    <w:p w:rsidR="00000000" w:rsidRPr="00793FAA" w:rsidRDefault="00076D7C">
      <w:pPr>
        <w:overflowPunct w:val="0"/>
        <w:spacing w:line="580" w:lineRule="exact"/>
        <w:jc w:val="center"/>
        <w:rPr>
          <w:rFonts w:asciiTheme="majorEastAsia" w:eastAsiaTheme="majorEastAsia" w:hAnsiTheme="majorEastAsia"/>
          <w:color w:val="000000"/>
          <w:sz w:val="44"/>
        </w:rPr>
      </w:pPr>
      <w:r w:rsidRPr="00793FAA">
        <w:rPr>
          <w:rFonts w:asciiTheme="majorEastAsia" w:eastAsiaTheme="majorEastAsia" w:hAnsiTheme="majorEastAsia" w:hint="eastAsia"/>
          <w:bCs/>
          <w:color w:val="000000"/>
          <w:sz w:val="44"/>
        </w:rPr>
        <w:t>优化营商环境的通知》的通知</w:t>
      </w:r>
    </w:p>
    <w:p w:rsidR="00000000" w:rsidRPr="00793FAA" w:rsidRDefault="007E70B0">
      <w:pPr>
        <w:overflowPunct w:val="0"/>
        <w:spacing w:line="580" w:lineRule="exact"/>
        <w:jc w:val="center"/>
        <w:rPr>
          <w:rFonts w:asciiTheme="majorEastAsia" w:eastAsiaTheme="majorEastAsia" w:hAnsiTheme="majorEastAsia"/>
          <w:sz w:val="32"/>
        </w:rPr>
      </w:pPr>
    </w:p>
    <w:p w:rsidR="00000000" w:rsidRPr="00793FAA" w:rsidRDefault="00076D7C">
      <w:pPr>
        <w:overflowPunct w:val="0"/>
        <w:snapToGrid w:val="0"/>
        <w:spacing w:line="580" w:lineRule="exact"/>
        <w:rPr>
          <w:rFonts w:ascii="仿宋" w:eastAsia="仿宋" w:hAnsi="仿宋"/>
          <w:sz w:val="32"/>
        </w:rPr>
      </w:pPr>
      <w:r w:rsidRPr="00793FAA">
        <w:rPr>
          <w:rFonts w:ascii="仿宋" w:eastAsia="仿宋" w:hAnsi="仿宋" w:hint="eastAsia"/>
          <w:color w:val="000000"/>
          <w:sz w:val="32"/>
        </w:rPr>
        <w:t>省直各部门、单位，各市（不含青岛）财政局，省财政直接管理县（市）财政局，省黄河三角洲农业高新技术产业示范区财政金融局，各采购代理机构</w:t>
      </w:r>
      <w:r w:rsidRPr="00793FAA">
        <w:rPr>
          <w:rFonts w:ascii="仿宋" w:eastAsia="仿宋" w:hAnsi="仿宋" w:hint="eastAsia"/>
          <w:sz w:val="32"/>
        </w:rPr>
        <w:t>：</w:t>
      </w:r>
    </w:p>
    <w:p w:rsidR="00000000" w:rsidRPr="00793FAA" w:rsidRDefault="00076D7C">
      <w:pPr>
        <w:overflowPunct w:val="0"/>
        <w:snapToGrid w:val="0"/>
        <w:spacing w:line="580" w:lineRule="exact"/>
        <w:ind w:firstLineChars="196" w:firstLine="627"/>
        <w:rPr>
          <w:rFonts w:ascii="仿宋" w:eastAsia="仿宋" w:hAnsi="仿宋"/>
          <w:color w:val="000000"/>
          <w:sz w:val="32"/>
        </w:rPr>
      </w:pPr>
      <w:r w:rsidRPr="00793FAA">
        <w:rPr>
          <w:rFonts w:ascii="仿宋" w:eastAsia="仿宋" w:hAnsi="仿宋" w:hint="eastAsia"/>
          <w:sz w:val="32"/>
          <w:szCs w:val="32"/>
        </w:rPr>
        <w:t>现将《</w:t>
      </w:r>
      <w:r w:rsidRPr="00793FAA">
        <w:rPr>
          <w:rFonts w:ascii="仿宋" w:eastAsia="仿宋" w:hAnsi="仿宋" w:hint="eastAsia"/>
          <w:color w:val="000000"/>
          <w:sz w:val="32"/>
        </w:rPr>
        <w:t>财政部关于促进政府采购公平竞争优化营商环境的通知》</w:t>
      </w:r>
      <w:r w:rsidRPr="00793FAA">
        <w:rPr>
          <w:rFonts w:ascii="仿宋" w:eastAsia="仿宋" w:hAnsi="仿宋" w:hint="eastAsia"/>
          <w:sz w:val="32"/>
          <w:szCs w:val="32"/>
        </w:rPr>
        <w:t>（财库</w:t>
      </w:r>
      <w:r w:rsidRPr="00793FAA">
        <w:rPr>
          <w:rFonts w:ascii="仿宋" w:eastAsia="仿宋" w:hAnsi="仿宋" w:hint="eastAsia"/>
          <w:color w:val="000000"/>
          <w:sz w:val="32"/>
        </w:rPr>
        <w:t>〔2019〕38号</w:t>
      </w:r>
      <w:r w:rsidRPr="00793FAA">
        <w:rPr>
          <w:rFonts w:ascii="仿宋" w:eastAsia="仿宋" w:hAnsi="仿宋" w:hint="eastAsia"/>
          <w:sz w:val="32"/>
          <w:szCs w:val="32"/>
        </w:rPr>
        <w:t>，以下简称《通知》）转发，并结合我省实际提出以下意见，请一并贯彻执行。</w:t>
      </w:r>
    </w:p>
    <w:p w:rsidR="00000000" w:rsidRPr="00793FAA" w:rsidRDefault="00076D7C">
      <w:pPr>
        <w:overflowPunct w:val="0"/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93FAA">
        <w:rPr>
          <w:rFonts w:ascii="仿宋" w:eastAsia="仿宋" w:hAnsi="仿宋" w:hint="eastAsia"/>
          <w:sz w:val="32"/>
          <w:szCs w:val="32"/>
        </w:rPr>
        <w:t>一、增强公平竞争意识，抓紧开展清理工作。各级各部门要</w:t>
      </w:r>
      <w:r w:rsidRPr="00793FAA">
        <w:rPr>
          <w:rFonts w:ascii="仿宋" w:eastAsia="仿宋" w:hAnsi="仿宋" w:hint="eastAsia"/>
          <w:sz w:val="32"/>
          <w:szCs w:val="32"/>
        </w:rPr>
        <w:lastRenderedPageBreak/>
        <w:t>深刻认识构建统一开放、竞争有序的政府采购市场体系的重要意义，进一步提高促进政府采购领域公平竞争、优化营商环境的积极性、主动性。</w:t>
      </w:r>
      <w:r w:rsidR="0037261C" w:rsidRPr="00793FAA">
        <w:rPr>
          <w:rFonts w:ascii="仿宋" w:eastAsia="仿宋" w:hAnsi="仿宋" w:hint="eastAsia"/>
          <w:bCs/>
          <w:sz w:val="32"/>
          <w:szCs w:val="32"/>
          <w:rPrChange w:id="3" w:author="庄净荷" w:date="2019-08-08T16:23:00Z">
            <w:rPr>
              <w:rFonts w:ascii="仿宋_GB2312" w:eastAsia="仿宋_GB2312" w:hAnsi="黑体" w:hint="eastAsia"/>
              <w:b/>
              <w:bCs/>
              <w:sz w:val="32"/>
              <w:szCs w:val="32"/>
            </w:rPr>
          </w:rPrChange>
        </w:rPr>
        <w:t>一要</w:t>
      </w:r>
      <w:r w:rsidRPr="00793FAA">
        <w:rPr>
          <w:rFonts w:ascii="仿宋" w:eastAsia="仿宋" w:hAnsi="仿宋" w:hint="eastAsia"/>
          <w:sz w:val="32"/>
          <w:szCs w:val="32"/>
        </w:rPr>
        <w:t>严格落实《中华人民共和国政府采购法》等法律法规要求，依法保障各类市场主体平等参与政府采购活动的权利，按照《通知》要求，抓紧清理政府采购领域妨碍公平竞争的规定和做法。各市财政局要及时汇总清理情况，并于10月15日前报送省财政厅</w:t>
      </w:r>
      <w:ins w:id="4" w:author="崔凯" w:date="2019-08-08T18:13:00Z">
        <w:r w:rsidRPr="00793FAA">
          <w:rPr>
            <w:rFonts w:ascii="仿宋" w:eastAsia="仿宋" w:hAnsi="仿宋" w:hint="eastAsia"/>
            <w:sz w:val="32"/>
            <w:szCs w:val="32"/>
          </w:rPr>
          <w:t>（联系人：宋志涛，联系电话：0531-82669883）。</w:t>
        </w:r>
      </w:ins>
      <w:del w:id="5" w:author="崔凯" w:date="2019-08-08T18:13:00Z">
        <w:r w:rsidRPr="00793FAA">
          <w:rPr>
            <w:rFonts w:ascii="仿宋" w:eastAsia="仿宋" w:hAnsi="仿宋" w:hint="eastAsia"/>
            <w:sz w:val="32"/>
            <w:szCs w:val="32"/>
          </w:rPr>
          <w:delText>，联系人：宋志涛，联系电话：0531-82669883。</w:delText>
        </w:r>
      </w:del>
      <w:r w:rsidR="0037261C" w:rsidRPr="00793FAA">
        <w:rPr>
          <w:rFonts w:ascii="仿宋" w:eastAsia="仿宋" w:hAnsi="仿宋" w:hint="eastAsia"/>
          <w:bCs/>
          <w:sz w:val="32"/>
          <w:szCs w:val="32"/>
          <w:rPrChange w:id="6" w:author="庄净荷" w:date="2019-08-08T16:23:00Z">
            <w:rPr>
              <w:rFonts w:ascii="仿宋_GB2312" w:eastAsia="仿宋_GB2312" w:hAnsi="黑体" w:hint="eastAsia"/>
              <w:b/>
              <w:bCs/>
              <w:sz w:val="32"/>
              <w:szCs w:val="32"/>
            </w:rPr>
          </w:rPrChange>
        </w:rPr>
        <w:t>二要</w:t>
      </w:r>
      <w:r w:rsidRPr="00793FAA">
        <w:rPr>
          <w:rFonts w:ascii="仿宋" w:eastAsia="仿宋" w:hAnsi="仿宋" w:hint="eastAsia"/>
          <w:sz w:val="32"/>
          <w:szCs w:val="32"/>
        </w:rPr>
        <w:t>严格执行公平竞争审查制度，未通过公平竞争审查的涉及市场主体的政府采购制度办法不得出台。</w:t>
      </w:r>
      <w:r w:rsidR="0037261C" w:rsidRPr="00793FAA">
        <w:rPr>
          <w:rFonts w:ascii="仿宋" w:eastAsia="仿宋" w:hAnsi="仿宋" w:hint="eastAsia"/>
          <w:bCs/>
          <w:sz w:val="32"/>
          <w:szCs w:val="32"/>
          <w:rPrChange w:id="7" w:author="庄净荷" w:date="2019-08-08T16:23:00Z">
            <w:rPr>
              <w:rFonts w:ascii="仿宋_GB2312" w:eastAsia="仿宋_GB2312" w:hAnsi="黑体" w:hint="eastAsia"/>
              <w:b/>
              <w:bCs/>
              <w:sz w:val="32"/>
              <w:szCs w:val="32"/>
            </w:rPr>
          </w:rPrChange>
        </w:rPr>
        <w:t>三要</w:t>
      </w:r>
      <w:r w:rsidRPr="00793FAA">
        <w:rPr>
          <w:rFonts w:ascii="仿宋" w:eastAsia="仿宋" w:hAnsi="仿宋" w:hint="eastAsia"/>
          <w:sz w:val="32"/>
          <w:szCs w:val="32"/>
        </w:rPr>
        <w:t>建立定期评估机制，对妨碍统一市场和公平竞争的政府采购相关制度办法，及时修改完善或予以废止。</w:t>
      </w:r>
    </w:p>
    <w:p w:rsidR="00000000" w:rsidRPr="00793FAA" w:rsidRDefault="00076D7C">
      <w:pPr>
        <w:overflowPunct w:val="0"/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93FAA">
        <w:rPr>
          <w:rFonts w:ascii="仿宋" w:eastAsia="仿宋" w:hAnsi="仿宋" w:hint="eastAsia"/>
          <w:sz w:val="32"/>
          <w:szCs w:val="32"/>
        </w:rPr>
        <w:t>二、牢固树立服务理念，切实加强执行管理。各级各部门要按照建设“服务型政府”要求，牢固树立服务理念，自觉换位思考，进一步优化采购活动办事程序，细化采购活动执行要求，规范保证金收取和退还，及时支付政府采购资金，完善对供应商的利益损害赔偿和补偿机制。通过加强对政府采购执行环节的规范管理，打造优良的营商环境，引导和鼓励各类市场主体积极参与我省政府采购工作，促进我省经济健康快速发展。</w:t>
      </w:r>
    </w:p>
    <w:p w:rsidR="00000000" w:rsidRPr="00793FAA" w:rsidRDefault="00076D7C">
      <w:pPr>
        <w:overflowPunct w:val="0"/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93FAA">
        <w:rPr>
          <w:rFonts w:ascii="仿宋" w:eastAsia="仿宋" w:hAnsi="仿宋" w:hint="eastAsia"/>
          <w:sz w:val="32"/>
          <w:szCs w:val="32"/>
        </w:rPr>
        <w:t>三、加大工作创新力度，畅通供应商救济渠道。要进一步加大政府采购工作创新力度，加快实施“互联网+政府采购”行动，积极推进我省政府采购电子化发展，逐步实现政府采购全程线上</w:t>
      </w:r>
      <w:r w:rsidRPr="00793FAA">
        <w:rPr>
          <w:rFonts w:ascii="仿宋" w:eastAsia="仿宋" w:hAnsi="仿宋" w:hint="eastAsia"/>
          <w:sz w:val="32"/>
          <w:szCs w:val="32"/>
        </w:rPr>
        <w:lastRenderedPageBreak/>
        <w:t>流程，进一步提升供应商参与政府采购活动的便利程度。加强政府采购透明度建设，进一步健全政府采购质疑投诉处理机制，畅通供应商质疑投诉渠道，为供应商提供更加高效快捷的维权服务。</w:t>
      </w:r>
    </w:p>
    <w:p w:rsidR="00000000" w:rsidRPr="00793FAA" w:rsidRDefault="007E70B0">
      <w:pPr>
        <w:overflowPunct w:val="0"/>
        <w:snapToGrid w:val="0"/>
        <w:spacing w:line="580" w:lineRule="exact"/>
        <w:ind w:firstLineChars="200" w:firstLine="640"/>
        <w:rPr>
          <w:rFonts w:ascii="仿宋" w:eastAsia="仿宋" w:hAnsi="仿宋"/>
          <w:sz w:val="32"/>
        </w:rPr>
      </w:pPr>
    </w:p>
    <w:p w:rsidR="00000000" w:rsidRPr="00793FAA" w:rsidRDefault="00076D7C">
      <w:pPr>
        <w:overflowPunct w:val="0"/>
        <w:snapToGrid w:val="0"/>
        <w:spacing w:line="580" w:lineRule="exact"/>
        <w:ind w:leftChars="304" w:left="1598" w:hangingChars="300" w:hanging="960"/>
        <w:rPr>
          <w:rFonts w:ascii="仿宋" w:eastAsia="仿宋" w:hAnsi="仿宋"/>
          <w:sz w:val="32"/>
        </w:rPr>
        <w:pPrChange w:id="8" w:author="董小云" w:date="2019-08-09T16:20:00Z">
          <w:pPr>
            <w:overflowPunct w:val="0"/>
            <w:snapToGrid w:val="0"/>
            <w:spacing w:line="580" w:lineRule="exact"/>
            <w:ind w:left="1600" w:hangingChars="500" w:hanging="1600"/>
          </w:pPr>
        </w:pPrChange>
      </w:pPr>
      <w:del w:id="9" w:author="董小云" w:date="2019-08-09T16:20:00Z">
        <w:r w:rsidRPr="00793FAA" w:rsidDel="009C46FC">
          <w:rPr>
            <w:rFonts w:ascii="仿宋" w:eastAsia="仿宋" w:hAnsi="仿宋" w:hint="eastAsia"/>
            <w:sz w:val="32"/>
          </w:rPr>
          <w:delText xml:space="preserve">    </w:delText>
        </w:r>
      </w:del>
      <w:r w:rsidRPr="00793FAA">
        <w:rPr>
          <w:rFonts w:ascii="仿宋" w:eastAsia="仿宋" w:hAnsi="仿宋" w:hint="eastAsia"/>
          <w:sz w:val="32"/>
        </w:rPr>
        <w:t>附件：</w:t>
      </w:r>
      <w:r w:rsidRPr="00793FAA">
        <w:rPr>
          <w:rFonts w:ascii="仿宋" w:eastAsia="仿宋" w:hAnsi="仿宋" w:hint="eastAsia"/>
          <w:color w:val="000000"/>
          <w:sz w:val="32"/>
        </w:rPr>
        <w:t>财政部关于促进政府采购公平竞争优化营商环境的通知</w:t>
      </w:r>
      <w:r w:rsidRPr="00793FAA">
        <w:rPr>
          <w:rFonts w:ascii="仿宋" w:eastAsia="仿宋" w:hAnsi="仿宋" w:hint="eastAsia"/>
          <w:sz w:val="32"/>
          <w:szCs w:val="32"/>
        </w:rPr>
        <w:t>（财库</w:t>
      </w:r>
      <w:r w:rsidRPr="00793FAA">
        <w:rPr>
          <w:rFonts w:ascii="仿宋" w:eastAsia="仿宋" w:hAnsi="仿宋" w:hint="eastAsia"/>
          <w:color w:val="000000"/>
          <w:sz w:val="32"/>
        </w:rPr>
        <w:t>〔2019〕38号）</w:t>
      </w:r>
    </w:p>
    <w:p w:rsidR="00000000" w:rsidRPr="00793FAA" w:rsidRDefault="007E70B0">
      <w:pPr>
        <w:overflowPunct w:val="0"/>
        <w:snapToGrid w:val="0"/>
        <w:spacing w:line="580" w:lineRule="exact"/>
        <w:ind w:firstLineChars="200" w:firstLine="640"/>
        <w:rPr>
          <w:ins w:id="10" w:author="董小云" w:date="2019-08-09T16:20:00Z"/>
          <w:rFonts w:ascii="仿宋" w:eastAsia="仿宋" w:hAnsi="仿宋"/>
          <w:sz w:val="32"/>
        </w:rPr>
        <w:pPrChange w:id="11" w:author="董小云" w:date="2019-08-09T16:20:00Z">
          <w:pPr>
            <w:snapToGrid w:val="0"/>
            <w:spacing w:line="580" w:lineRule="exact"/>
            <w:ind w:firstLineChars="200" w:firstLine="64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200" w:firstLine="640"/>
        <w:rPr>
          <w:ins w:id="12" w:author="董小云" w:date="2019-08-09T16:20:00Z"/>
          <w:rFonts w:ascii="仿宋" w:eastAsia="仿宋" w:hAnsi="仿宋"/>
          <w:sz w:val="32"/>
        </w:rPr>
        <w:pPrChange w:id="13" w:author="董小云" w:date="2019-08-09T16:20:00Z">
          <w:pPr>
            <w:snapToGrid w:val="0"/>
            <w:spacing w:line="580" w:lineRule="exact"/>
            <w:ind w:firstLineChars="200" w:firstLine="64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200" w:firstLine="640"/>
        <w:rPr>
          <w:rFonts w:ascii="仿宋" w:eastAsia="仿宋" w:hAnsi="仿宋"/>
          <w:sz w:val="32"/>
        </w:rPr>
        <w:pPrChange w:id="14" w:author="董小云" w:date="2019-08-09T16:20:00Z">
          <w:pPr>
            <w:snapToGrid w:val="0"/>
            <w:spacing w:line="580" w:lineRule="exact"/>
            <w:ind w:firstLineChars="200" w:firstLine="640"/>
          </w:pPr>
        </w:pPrChange>
      </w:pPr>
    </w:p>
    <w:p w:rsidR="00000000" w:rsidRPr="00793FAA" w:rsidRDefault="00076D7C">
      <w:pPr>
        <w:overflowPunct w:val="0"/>
        <w:snapToGrid w:val="0"/>
        <w:spacing w:line="580" w:lineRule="exact"/>
        <w:ind w:firstLineChars="1860" w:firstLine="5952"/>
        <w:rPr>
          <w:rFonts w:ascii="仿宋" w:eastAsia="仿宋" w:hAnsi="仿宋"/>
          <w:sz w:val="32"/>
        </w:rPr>
        <w:pPrChange w:id="15" w:author="董小云" w:date="2019-08-09T16:21:00Z">
          <w:pPr>
            <w:snapToGrid w:val="0"/>
            <w:spacing w:line="580" w:lineRule="exact"/>
            <w:ind w:firstLineChars="1700" w:firstLine="5440"/>
          </w:pPr>
        </w:pPrChange>
      </w:pPr>
      <w:r w:rsidRPr="00793FAA">
        <w:rPr>
          <w:rFonts w:ascii="仿宋" w:eastAsia="仿宋" w:hAnsi="仿宋" w:hint="eastAsia"/>
          <w:sz w:val="32"/>
        </w:rPr>
        <w:t>山东省财政厅</w:t>
      </w:r>
    </w:p>
    <w:p w:rsidR="00000000" w:rsidRPr="00793FAA" w:rsidRDefault="00076D7C">
      <w:pPr>
        <w:overflowPunct w:val="0"/>
        <w:snapToGrid w:val="0"/>
        <w:spacing w:line="580" w:lineRule="exact"/>
        <w:ind w:firstLineChars="1800" w:firstLine="5760"/>
        <w:rPr>
          <w:rFonts w:ascii="仿宋" w:eastAsia="仿宋" w:hAnsi="仿宋"/>
          <w:sz w:val="32"/>
        </w:rPr>
        <w:pPrChange w:id="16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  <w:r w:rsidRPr="00793FAA">
        <w:rPr>
          <w:rFonts w:ascii="仿宋" w:eastAsia="仿宋" w:hAnsi="仿宋" w:hint="eastAsia"/>
          <w:sz w:val="32"/>
        </w:rPr>
        <w:t>2019年</w:t>
      </w:r>
      <w:del w:id="17" w:author="董小云" w:date="2019-08-09T16:20:00Z">
        <w:r w:rsidRPr="00793FAA" w:rsidDel="009C46FC">
          <w:rPr>
            <w:rFonts w:ascii="仿宋" w:eastAsia="仿宋" w:hAnsi="仿宋" w:hint="eastAsia"/>
            <w:sz w:val="32"/>
          </w:rPr>
          <w:delText xml:space="preserve">   </w:delText>
        </w:r>
      </w:del>
      <w:ins w:id="18" w:author="董小云" w:date="2019-08-09T16:20:00Z">
        <w:r w:rsidR="009C46FC" w:rsidRPr="00793FAA">
          <w:rPr>
            <w:rFonts w:ascii="仿宋" w:eastAsia="仿宋" w:hAnsi="仿宋" w:hint="eastAsia"/>
            <w:sz w:val="32"/>
          </w:rPr>
          <w:t>8</w:t>
        </w:r>
      </w:ins>
      <w:r w:rsidRPr="00793FAA">
        <w:rPr>
          <w:rFonts w:ascii="仿宋" w:eastAsia="仿宋" w:hAnsi="仿宋" w:hint="eastAsia"/>
          <w:sz w:val="32"/>
        </w:rPr>
        <w:t>月</w:t>
      </w:r>
      <w:del w:id="19" w:author="董小云" w:date="2019-08-09T16:20:00Z">
        <w:r w:rsidRPr="00793FAA" w:rsidDel="009C46FC">
          <w:rPr>
            <w:rFonts w:ascii="仿宋" w:eastAsia="仿宋" w:hAnsi="仿宋" w:hint="eastAsia"/>
            <w:sz w:val="32"/>
          </w:rPr>
          <w:delText xml:space="preserve">   </w:delText>
        </w:r>
      </w:del>
      <w:ins w:id="20" w:author="董小云" w:date="2019-08-09T16:20:00Z">
        <w:r w:rsidR="009C46FC" w:rsidRPr="00793FAA">
          <w:rPr>
            <w:rFonts w:ascii="仿宋" w:eastAsia="仿宋" w:hAnsi="仿宋" w:hint="eastAsia"/>
            <w:sz w:val="32"/>
          </w:rPr>
          <w:t>9</w:t>
        </w:r>
      </w:ins>
      <w:r w:rsidRPr="00793FAA">
        <w:rPr>
          <w:rFonts w:ascii="仿宋" w:eastAsia="仿宋" w:hAnsi="仿宋" w:hint="eastAsia"/>
          <w:sz w:val="32"/>
        </w:rPr>
        <w:t>日</w:t>
      </w: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  <w:pPrChange w:id="21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9C46FC">
      <w:pPr>
        <w:overflowPunct w:val="0"/>
        <w:snapToGrid w:val="0"/>
        <w:spacing w:line="580" w:lineRule="exact"/>
        <w:ind w:firstLineChars="1600" w:firstLine="5120"/>
        <w:rPr>
          <w:ins w:id="22" w:author="董小云" w:date="2019-08-09T16:21:00Z"/>
          <w:rFonts w:ascii="仿宋" w:eastAsia="仿宋" w:hAnsi="仿宋"/>
          <w:sz w:val="32"/>
        </w:rPr>
        <w:pPrChange w:id="23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  <w:ins w:id="24" w:author="董小云" w:date="2019-08-09T16:21:00Z">
        <w:r w:rsidRPr="00793FAA">
          <w:rPr>
            <w:rFonts w:ascii="仿宋" w:eastAsia="仿宋" w:hAnsi="仿宋"/>
            <w:sz w:val="32"/>
          </w:rPr>
          <w:br w:type="page"/>
        </w:r>
      </w:ins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25" w:author="董小云" w:date="2019-08-09T16:21:00Z"/>
          <w:rFonts w:ascii="仿宋" w:eastAsia="仿宋" w:hAnsi="仿宋"/>
          <w:sz w:val="32"/>
        </w:rPr>
        <w:pPrChange w:id="26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27" w:author="董小云" w:date="2019-08-09T16:21:00Z"/>
          <w:rFonts w:ascii="仿宋" w:eastAsia="仿宋" w:hAnsi="仿宋"/>
          <w:sz w:val="32"/>
        </w:rPr>
        <w:pPrChange w:id="28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29" w:author="董小云" w:date="2019-08-09T16:21:00Z"/>
          <w:rFonts w:ascii="仿宋" w:eastAsia="仿宋" w:hAnsi="仿宋"/>
          <w:sz w:val="32"/>
        </w:rPr>
        <w:pPrChange w:id="30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31" w:author="董小云" w:date="2019-08-09T16:21:00Z"/>
          <w:rFonts w:ascii="仿宋" w:eastAsia="仿宋" w:hAnsi="仿宋"/>
          <w:sz w:val="32"/>
        </w:rPr>
        <w:pPrChange w:id="32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33" w:author="董小云" w:date="2019-08-09T16:21:00Z"/>
          <w:rFonts w:ascii="仿宋" w:eastAsia="仿宋" w:hAnsi="仿宋"/>
          <w:sz w:val="32"/>
        </w:rPr>
        <w:pPrChange w:id="34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35" w:author="董小云" w:date="2019-08-09T16:21:00Z"/>
          <w:rFonts w:ascii="仿宋" w:eastAsia="仿宋" w:hAnsi="仿宋"/>
          <w:sz w:val="32"/>
        </w:rPr>
        <w:pPrChange w:id="36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37" w:author="董小云" w:date="2019-08-09T16:21:00Z"/>
          <w:rFonts w:ascii="仿宋" w:eastAsia="仿宋" w:hAnsi="仿宋"/>
          <w:sz w:val="32"/>
        </w:rPr>
        <w:pPrChange w:id="38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39" w:author="董小云" w:date="2019-08-09T16:21:00Z"/>
          <w:rFonts w:ascii="仿宋" w:eastAsia="仿宋" w:hAnsi="仿宋"/>
          <w:sz w:val="32"/>
        </w:rPr>
        <w:pPrChange w:id="40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ins w:id="41" w:author="董小云" w:date="2019-08-09T16:21:00Z"/>
          <w:rFonts w:ascii="仿宋" w:eastAsia="仿宋" w:hAnsi="仿宋"/>
          <w:sz w:val="32"/>
        </w:rPr>
        <w:pPrChange w:id="42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  <w:pPrChange w:id="43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  <w:pPrChange w:id="44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00000" w:rsidRPr="00793FAA" w:rsidRDefault="007E70B0">
      <w:pPr>
        <w:overflowPunct w:val="0"/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  <w:pPrChange w:id="45" w:author="董小云" w:date="2019-08-09T16:20:00Z">
          <w:pPr>
            <w:snapToGrid w:val="0"/>
            <w:spacing w:line="580" w:lineRule="exact"/>
            <w:ind w:firstLineChars="1600" w:firstLine="5120"/>
          </w:pPr>
        </w:pPrChange>
      </w:pPr>
    </w:p>
    <w:p w:rsidR="00076D7C" w:rsidRPr="00793FAA" w:rsidRDefault="00076D7C">
      <w:pPr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</w:pPr>
    </w:p>
    <w:p w:rsidR="00076D7C" w:rsidRPr="00793FAA" w:rsidRDefault="00076D7C">
      <w:pPr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</w:pPr>
    </w:p>
    <w:p w:rsidR="00076D7C" w:rsidRPr="00793FAA" w:rsidRDefault="00076D7C">
      <w:pPr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</w:pPr>
    </w:p>
    <w:p w:rsidR="00076D7C" w:rsidRPr="00793FAA" w:rsidRDefault="00076D7C">
      <w:pPr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</w:pPr>
    </w:p>
    <w:p w:rsidR="00076D7C" w:rsidRPr="00793FAA" w:rsidRDefault="00076D7C">
      <w:pPr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</w:pPr>
    </w:p>
    <w:p w:rsidR="00076D7C" w:rsidRPr="00793FAA" w:rsidRDefault="00076D7C">
      <w:pPr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</w:pPr>
    </w:p>
    <w:p w:rsidR="00076D7C" w:rsidRPr="00793FAA" w:rsidRDefault="00076D7C">
      <w:pPr>
        <w:snapToGrid w:val="0"/>
        <w:spacing w:line="580" w:lineRule="exact"/>
        <w:ind w:firstLineChars="1600" w:firstLine="5120"/>
        <w:rPr>
          <w:rFonts w:ascii="仿宋" w:eastAsia="仿宋" w:hAnsi="仿宋"/>
          <w:sz w:val="32"/>
        </w:rPr>
      </w:pPr>
    </w:p>
    <w:p w:rsidR="00076D7C" w:rsidRPr="00793FAA" w:rsidRDefault="00076D7C">
      <w:pPr>
        <w:spacing w:line="600" w:lineRule="exact"/>
        <w:rPr>
          <w:rFonts w:ascii="仿宋" w:eastAsia="仿宋" w:hAnsi="仿宋"/>
          <w:sz w:val="28"/>
          <w:szCs w:val="28"/>
        </w:rPr>
      </w:pPr>
      <w:r w:rsidRPr="00793FAA">
        <w:rPr>
          <w:rFonts w:ascii="仿宋" w:eastAsia="仿宋" w:hAnsi="仿宋" w:hint="eastAsia"/>
          <w:sz w:val="28"/>
          <w:szCs w:val="28"/>
        </w:rPr>
        <w:t>信息公开选项:</w:t>
      </w:r>
      <w:r w:rsidRPr="00793FAA">
        <w:rPr>
          <w:rFonts w:ascii="仿宋" w:eastAsia="仿宋" w:hAnsi="仿宋" w:hint="eastAsia"/>
          <w:color w:val="FFFFFF"/>
          <w:sz w:val="28"/>
          <w:szCs w:val="28"/>
        </w:rPr>
        <w:t xml:space="preserve"> </w:t>
      </w:r>
      <w:r w:rsidRPr="00793FAA">
        <w:rPr>
          <w:rFonts w:ascii="仿宋" w:eastAsia="仿宋" w:hAnsi="仿宋" w:hint="eastAsia"/>
          <w:color w:val="000000"/>
          <w:sz w:val="28"/>
          <w:szCs w:val="28"/>
        </w:rPr>
        <w:t>主动公开</w:t>
      </w:r>
    </w:p>
    <w:p w:rsidR="00076D7C" w:rsidRPr="00793FAA" w:rsidRDefault="0037261C" w:rsidP="009C46FC">
      <w:pPr>
        <w:spacing w:line="600" w:lineRule="exact"/>
        <w:ind w:firstLineChars="98" w:firstLine="314"/>
        <w:rPr>
          <w:del w:id="46" w:author="庄净荷" w:date="2019-08-08T16:24:00Z"/>
          <w:rFonts w:ascii="仿宋" w:eastAsia="仿宋" w:hAnsi="仿宋"/>
          <w:sz w:val="28"/>
          <w:szCs w:val="28"/>
        </w:rPr>
      </w:pPr>
      <w:del w:id="47" w:author="庄净荷" w:date="2019-08-08T16:24:00Z">
        <w:r w:rsidRPr="00793FAA">
          <w:rPr>
            <w:rFonts w:ascii="仿宋" w:eastAsia="仿宋" w:hAnsi="仿宋"/>
            <w:sz w:val="32"/>
          </w:rPr>
          <w:pict>
            <v:line id="直线 11" o:spid="_x0000_s1035" style="position:absolute;left:0;text-align:left;z-index:251657216" from="0,1.4pt" to="451.5pt,1.4pt" strokeweight="1pt"/>
          </w:pict>
        </w:r>
        <w:r w:rsidR="00076D7C" w:rsidRPr="00793FAA">
          <w:rPr>
            <w:rFonts w:ascii="仿宋" w:eastAsia="仿宋" w:hAnsi="仿宋" w:hint="eastAsia"/>
            <w:sz w:val="28"/>
            <w:szCs w:val="28"/>
          </w:rPr>
          <w:delText>抄送：</w:delText>
        </w:r>
      </w:del>
    </w:p>
    <w:p w:rsidR="00076D7C" w:rsidRDefault="0037261C" w:rsidP="009C46FC">
      <w:pPr>
        <w:spacing w:line="600" w:lineRule="exact"/>
        <w:ind w:firstLineChars="98" w:firstLine="314"/>
        <w:rPr>
          <w:sz w:val="28"/>
          <w:szCs w:val="28"/>
        </w:rPr>
      </w:pPr>
      <w:r w:rsidRPr="00793FAA">
        <w:rPr>
          <w:rFonts w:ascii="仿宋" w:eastAsia="仿宋" w:hAnsi="仿宋"/>
          <w:sz w:val="32"/>
        </w:rPr>
        <w:pict>
          <v:line id="直线 13" o:spid="_x0000_s1037" style="position:absolute;left:0;text-align:left;z-index:251659264" from="0,2.05pt" to="451.5pt,2.05pt" strokeweight="1pt"/>
        </w:pict>
      </w:r>
      <w:r w:rsidRPr="00793FAA">
        <w:rPr>
          <w:rFonts w:ascii="仿宋" w:eastAsia="仿宋" w:hAnsi="仿宋"/>
          <w:sz w:val="32"/>
        </w:rPr>
        <w:pict>
          <v:line id="直线 12" o:spid="_x0000_s1036" style="position:absolute;left:0;text-align:left;z-index:251658240" from="0,31pt" to="451.5pt,31pt" strokeweight="1pt"/>
        </w:pict>
      </w:r>
      <w:r w:rsidR="00076D7C" w:rsidRPr="00793FAA">
        <w:rPr>
          <w:rFonts w:ascii="仿宋" w:eastAsia="仿宋" w:hAnsi="仿宋" w:hint="eastAsia"/>
          <w:sz w:val="28"/>
          <w:szCs w:val="28"/>
        </w:rPr>
        <w:t xml:space="preserve">山东省财政厅办公室                </w:t>
      </w:r>
      <w:ins w:id="48" w:author="董小云" w:date="2019-08-09T16:21:00Z">
        <w:r w:rsidR="009C46FC" w:rsidRPr="00793FAA">
          <w:rPr>
            <w:rFonts w:ascii="仿宋" w:eastAsia="仿宋" w:hAnsi="仿宋" w:hint="eastAsia"/>
            <w:sz w:val="28"/>
            <w:szCs w:val="28"/>
          </w:rPr>
          <w:t xml:space="preserve">   </w:t>
        </w:r>
      </w:ins>
      <w:r w:rsidR="00793FAA">
        <w:rPr>
          <w:rFonts w:ascii="仿宋" w:eastAsia="仿宋" w:hAnsi="仿宋" w:hint="eastAsia"/>
          <w:sz w:val="28"/>
          <w:szCs w:val="28"/>
        </w:rPr>
        <w:t xml:space="preserve">   </w:t>
      </w:r>
      <w:r w:rsidR="00076D7C" w:rsidRPr="00793FAA">
        <w:rPr>
          <w:rFonts w:ascii="仿宋" w:eastAsia="仿宋" w:hAnsi="仿宋" w:hint="eastAsia"/>
          <w:sz w:val="28"/>
          <w:szCs w:val="28"/>
        </w:rPr>
        <w:t>2019年</w:t>
      </w:r>
      <w:del w:id="49" w:author="董小云" w:date="2019-08-09T16:21:00Z">
        <w:r w:rsidR="00076D7C" w:rsidRPr="00793FAA" w:rsidDel="009C46FC">
          <w:rPr>
            <w:rFonts w:ascii="仿宋" w:eastAsia="仿宋" w:hAnsi="仿宋" w:hint="eastAsia"/>
            <w:sz w:val="28"/>
            <w:szCs w:val="28"/>
          </w:rPr>
          <w:delText xml:space="preserve">  </w:delText>
        </w:r>
      </w:del>
      <w:ins w:id="50" w:author="董小云" w:date="2019-08-09T16:21:00Z">
        <w:r w:rsidR="009C46FC" w:rsidRPr="00793FAA">
          <w:rPr>
            <w:rFonts w:ascii="仿宋" w:eastAsia="仿宋" w:hAnsi="仿宋" w:hint="eastAsia"/>
            <w:sz w:val="28"/>
            <w:szCs w:val="28"/>
          </w:rPr>
          <w:t>8</w:t>
        </w:r>
      </w:ins>
      <w:r w:rsidR="00076D7C" w:rsidRPr="00793FAA">
        <w:rPr>
          <w:rFonts w:ascii="仿宋" w:eastAsia="仿宋" w:hAnsi="仿宋" w:hint="eastAsia"/>
          <w:sz w:val="28"/>
          <w:szCs w:val="28"/>
        </w:rPr>
        <w:t>月</w:t>
      </w:r>
      <w:del w:id="51" w:author="董小云" w:date="2019-08-09T16:21:00Z">
        <w:r w:rsidR="00076D7C" w:rsidRPr="00793FAA" w:rsidDel="009C46FC">
          <w:rPr>
            <w:rFonts w:ascii="仿宋" w:eastAsia="仿宋" w:hAnsi="仿宋" w:hint="eastAsia"/>
            <w:sz w:val="28"/>
            <w:szCs w:val="28"/>
          </w:rPr>
          <w:delText xml:space="preserve">  </w:delText>
        </w:r>
      </w:del>
      <w:ins w:id="52" w:author="董小云" w:date="2019-08-09T16:21:00Z">
        <w:r w:rsidR="009C46FC" w:rsidRPr="00793FAA">
          <w:rPr>
            <w:rFonts w:ascii="仿宋" w:eastAsia="仿宋" w:hAnsi="仿宋" w:hint="eastAsia"/>
            <w:sz w:val="28"/>
            <w:szCs w:val="28"/>
          </w:rPr>
          <w:t>9</w:t>
        </w:r>
      </w:ins>
      <w:r w:rsidR="00076D7C" w:rsidRPr="00793FAA">
        <w:rPr>
          <w:rFonts w:ascii="仿宋" w:eastAsia="仿宋" w:hAnsi="仿宋" w:hint="eastAsia"/>
          <w:sz w:val="28"/>
          <w:szCs w:val="28"/>
        </w:rPr>
        <w:t xml:space="preserve">日印发 </w:t>
      </w:r>
    </w:p>
    <w:sectPr w:rsidR="00076D7C" w:rsidSect="009C46FC">
      <w:footerReference w:type="even" r:id="rId6"/>
      <w:footerReference w:type="default" r:id="rId7"/>
      <w:pgSz w:w="11906" w:h="16838" w:code="9"/>
      <w:pgMar w:top="2098" w:right="1418" w:bottom="1871" w:left="1531" w:header="851" w:footer="1361" w:gutter="0"/>
      <w:cols w:space="720"/>
      <w:docGrid w:linePitch="312"/>
      <w:sectPrChange w:id="53" w:author="董小云" w:date="2019-08-09T16:19:00Z">
        <w:sectPr w:rsidR="00076D7C" w:rsidSect="009C46FC">
          <w:pgSz w:code="0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0B0" w:rsidRDefault="007E70B0">
      <w:r>
        <w:separator/>
      </w:r>
    </w:p>
  </w:endnote>
  <w:endnote w:type="continuationSeparator" w:id="1">
    <w:p w:rsidR="007E70B0" w:rsidRDefault="007E7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星简仿宋"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文星简大标宋"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D7C" w:rsidRDefault="0037261C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076D7C">
      <w:rPr>
        <w:rStyle w:val="a3"/>
      </w:rPr>
      <w:instrText xml:space="preserve">PAGE  </w:instrText>
    </w:r>
    <w:r>
      <w:fldChar w:fldCharType="end"/>
    </w:r>
  </w:p>
  <w:p w:rsidR="00076D7C" w:rsidRDefault="00076D7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D7C" w:rsidRDefault="00076D7C">
    <w:pPr>
      <w:pStyle w:val="a5"/>
      <w:framePr w:wrap="around" w:vAnchor="text" w:hAnchor="margin" w:xAlign="outside" w:y="1"/>
      <w:rPr>
        <w:rStyle w:val="a3"/>
        <w:rFonts w:ascii="宋体" w:hAnsi="宋体"/>
        <w:sz w:val="24"/>
        <w:szCs w:val="24"/>
      </w:rPr>
    </w:pPr>
    <w:r>
      <w:rPr>
        <w:rStyle w:val="a3"/>
        <w:rFonts w:ascii="宋体" w:hAnsi="宋体" w:hint="eastAsia"/>
        <w:sz w:val="24"/>
        <w:szCs w:val="24"/>
      </w:rPr>
      <w:t xml:space="preserve">— </w:t>
    </w:r>
    <w:r w:rsidR="0037261C">
      <w:rPr>
        <w:rFonts w:ascii="宋体" w:hAnsi="宋体"/>
        <w:sz w:val="24"/>
        <w:szCs w:val="24"/>
      </w:rPr>
      <w:fldChar w:fldCharType="begin"/>
    </w:r>
    <w:r>
      <w:rPr>
        <w:rStyle w:val="a3"/>
        <w:rFonts w:ascii="宋体" w:hAnsi="宋体"/>
        <w:sz w:val="24"/>
        <w:szCs w:val="24"/>
      </w:rPr>
      <w:instrText xml:space="preserve">PAGE  </w:instrText>
    </w:r>
    <w:r w:rsidR="0037261C">
      <w:rPr>
        <w:rFonts w:ascii="宋体" w:hAnsi="宋体"/>
        <w:sz w:val="24"/>
        <w:szCs w:val="24"/>
      </w:rPr>
      <w:fldChar w:fldCharType="separate"/>
    </w:r>
    <w:r w:rsidR="00793FAA">
      <w:rPr>
        <w:rStyle w:val="a3"/>
        <w:rFonts w:ascii="宋体" w:hAnsi="宋体"/>
        <w:noProof/>
        <w:sz w:val="24"/>
        <w:szCs w:val="24"/>
      </w:rPr>
      <w:t>2</w:t>
    </w:r>
    <w:r w:rsidR="0037261C">
      <w:rPr>
        <w:rFonts w:ascii="宋体" w:hAnsi="宋体"/>
        <w:sz w:val="24"/>
        <w:szCs w:val="24"/>
      </w:rPr>
      <w:fldChar w:fldCharType="end"/>
    </w:r>
    <w:r>
      <w:rPr>
        <w:rStyle w:val="a3"/>
        <w:rFonts w:ascii="宋体" w:hAnsi="宋体" w:hint="eastAsia"/>
        <w:sz w:val="24"/>
        <w:szCs w:val="24"/>
      </w:rPr>
      <w:t xml:space="preserve"> —</w:t>
    </w:r>
  </w:p>
  <w:p w:rsidR="00076D7C" w:rsidRDefault="00076D7C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0B0" w:rsidRDefault="007E70B0">
      <w:r>
        <w:separator/>
      </w:r>
    </w:p>
  </w:footnote>
  <w:footnote w:type="continuationSeparator" w:id="1">
    <w:p w:rsidR="007E70B0" w:rsidRDefault="007E70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30601E"/>
    <w:rsid w:val="00074071"/>
    <w:rsid w:val="00076D7C"/>
    <w:rsid w:val="000C05C5"/>
    <w:rsid w:val="0019047A"/>
    <w:rsid w:val="002765B1"/>
    <w:rsid w:val="00286613"/>
    <w:rsid w:val="002E7BFD"/>
    <w:rsid w:val="0030601E"/>
    <w:rsid w:val="00312D6B"/>
    <w:rsid w:val="0035600B"/>
    <w:rsid w:val="0037261C"/>
    <w:rsid w:val="004706F9"/>
    <w:rsid w:val="00503043"/>
    <w:rsid w:val="00550633"/>
    <w:rsid w:val="00575C85"/>
    <w:rsid w:val="00652A7C"/>
    <w:rsid w:val="006A2E0D"/>
    <w:rsid w:val="007029AE"/>
    <w:rsid w:val="00767313"/>
    <w:rsid w:val="007701D1"/>
    <w:rsid w:val="00784013"/>
    <w:rsid w:val="00793FAA"/>
    <w:rsid w:val="007E70B0"/>
    <w:rsid w:val="007F4FA3"/>
    <w:rsid w:val="00945AE3"/>
    <w:rsid w:val="009A1922"/>
    <w:rsid w:val="009C46FC"/>
    <w:rsid w:val="00A650E1"/>
    <w:rsid w:val="00A840C2"/>
    <w:rsid w:val="00AB3B5E"/>
    <w:rsid w:val="00AB3FC5"/>
    <w:rsid w:val="00AF58C2"/>
    <w:rsid w:val="00B80CBC"/>
    <w:rsid w:val="00CF67C7"/>
    <w:rsid w:val="00D141A1"/>
    <w:rsid w:val="00D5508A"/>
    <w:rsid w:val="00D8471C"/>
    <w:rsid w:val="00E16704"/>
    <w:rsid w:val="00E903BA"/>
    <w:rsid w:val="00E952D8"/>
    <w:rsid w:val="00EB7047"/>
    <w:rsid w:val="00F2447D"/>
    <w:rsid w:val="00F94A95"/>
    <w:rsid w:val="00FE1A26"/>
    <w:rsid w:val="084921D1"/>
    <w:rsid w:val="1ADB3541"/>
    <w:rsid w:val="1F361450"/>
    <w:rsid w:val="30687E9B"/>
    <w:rsid w:val="4B1F69F0"/>
    <w:rsid w:val="68E2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26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7261C"/>
  </w:style>
  <w:style w:type="character" w:customStyle="1" w:styleId="Char">
    <w:name w:val="批注框文本 Char"/>
    <w:link w:val="a4"/>
    <w:rsid w:val="0037261C"/>
    <w:rPr>
      <w:kern w:val="2"/>
      <w:sz w:val="18"/>
      <w:szCs w:val="18"/>
    </w:rPr>
  </w:style>
  <w:style w:type="paragraph" w:styleId="a5">
    <w:name w:val="footer"/>
    <w:basedOn w:val="a"/>
    <w:rsid w:val="00372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样式1"/>
    <w:basedOn w:val="a"/>
    <w:rsid w:val="0037261C"/>
    <w:pPr>
      <w:spacing w:line="600" w:lineRule="atLeast"/>
    </w:pPr>
    <w:rPr>
      <w:rFonts w:eastAsia="文星简仿宋"/>
      <w:sz w:val="32"/>
      <w:szCs w:val="20"/>
    </w:rPr>
  </w:style>
  <w:style w:type="paragraph" w:styleId="a4">
    <w:name w:val="Balloon Text"/>
    <w:basedOn w:val="a"/>
    <w:link w:val="Char"/>
    <w:rsid w:val="0037261C"/>
    <w:rPr>
      <w:sz w:val="18"/>
      <w:szCs w:val="18"/>
    </w:rPr>
  </w:style>
  <w:style w:type="paragraph" w:styleId="a6">
    <w:name w:val="header"/>
    <w:basedOn w:val="a"/>
    <w:rsid w:val="00372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Plain Text"/>
    <w:basedOn w:val="a"/>
    <w:rsid w:val="0037261C"/>
    <w:rPr>
      <w:rFonts w:ascii="宋体" w:hAnsi="Courier New" w:cs="文星简大标宋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162</Words>
  <Characters>927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beelink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山东省财政厅文件</dc:title>
  <dc:creator>刘冰</dc:creator>
  <cp:lastModifiedBy>杜晓东</cp:lastModifiedBy>
  <cp:revision>3</cp:revision>
  <dcterms:created xsi:type="dcterms:W3CDTF">2019-08-27T05:48:00Z</dcterms:created>
  <dcterms:modified xsi:type="dcterms:W3CDTF">2019-08-27T07:37:00Z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